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5C" w:rsidRDefault="00FE1DDA">
      <w:pPr>
        <w:pStyle w:val="Title1"/>
        <w:spacing w:line="560" w:lineRule="exact"/>
        <w:jc w:val="left"/>
        <w:rPr>
          <w:ins w:id="0" w:author="陈琼芬" w:date="2020-06-08T15:41:00Z"/>
          <w:rFonts w:ascii="黑体" w:hAnsi="黑体" w:cs="黑体" w:hint="eastAsia"/>
          <w:sz w:val="32"/>
          <w:szCs w:val="32"/>
        </w:rPr>
      </w:pPr>
      <w:r>
        <w:rPr>
          <w:rFonts w:ascii="黑体" w:hAnsi="黑体" w:cs="黑体" w:hint="eastAsia"/>
          <w:sz w:val="32"/>
          <w:szCs w:val="32"/>
        </w:rPr>
        <w:t>附件</w:t>
      </w:r>
      <w:del w:id="1" w:author="林倩" w:date="2020-06-03T11:37:00Z">
        <w:r>
          <w:rPr>
            <w:rFonts w:ascii="黑体" w:hAnsi="黑体" w:cs="黑体" w:hint="eastAsia"/>
            <w:sz w:val="32"/>
            <w:szCs w:val="32"/>
          </w:rPr>
          <w:delText>1</w:delText>
        </w:r>
      </w:del>
      <w:ins w:id="2" w:author="林倩" w:date="2020-06-03T11:37:00Z">
        <w:del w:id="3" w:author="陈琼芬" w:date="2020-06-08T15:41:00Z">
          <w:r w:rsidDel="000D612B">
            <w:rPr>
              <w:rFonts w:ascii="黑体" w:hAnsi="黑体" w:cs="黑体" w:hint="eastAsia"/>
              <w:sz w:val="32"/>
              <w:szCs w:val="32"/>
            </w:rPr>
            <w:delText>2</w:delText>
          </w:r>
        </w:del>
      </w:ins>
      <w:ins w:id="4" w:author="陈琼芬" w:date="2020-06-08T15:41:00Z">
        <w:r w:rsidR="000D612B">
          <w:rPr>
            <w:rFonts w:ascii="黑体" w:hAnsi="黑体" w:cs="黑体" w:hint="eastAsia"/>
            <w:sz w:val="32"/>
            <w:szCs w:val="32"/>
          </w:rPr>
          <w:t>3</w:t>
        </w:r>
      </w:ins>
    </w:p>
    <w:p w:rsidR="000D612B" w:rsidRDefault="000D612B">
      <w:pPr>
        <w:pStyle w:val="Title1"/>
        <w:spacing w:line="560" w:lineRule="exact"/>
        <w:jc w:val="left"/>
        <w:rPr>
          <w:rFonts w:ascii="黑体" w:hAnsi="黑体" w:cs="黑体"/>
          <w:sz w:val="32"/>
          <w:szCs w:val="32"/>
        </w:rPr>
      </w:pPr>
    </w:p>
    <w:p w:rsidR="0005655C" w:rsidRDefault="00FE1DDA" w:rsidP="0005655C">
      <w:pPr>
        <w:spacing w:line="560" w:lineRule="exact"/>
        <w:jc w:val="center"/>
        <w:rPr>
          <w:ins w:id="5" w:author="樊丽雅" w:date="2020-06-03T15:04:00Z"/>
          <w:rFonts w:ascii="方正小标宋简体" w:eastAsia="方正小标宋简体" w:hAnsi="方正小标宋简体" w:cs="方正小标宋简体"/>
          <w:sz w:val="44"/>
          <w:szCs w:val="44"/>
        </w:rPr>
        <w:pPrChange w:id="6" w:author="林倩" w:date="2020-06-03T11:37:00Z">
          <w:pPr>
            <w:jc w:val="center"/>
          </w:pPr>
        </w:pPrChange>
      </w:pPr>
      <w:ins w:id="7" w:author="林倩" w:date="2020-06-03T11:36:00Z">
        <w:del w:id="8" w:author="樊丽雅" w:date="2020-06-03T15:04:00Z">
          <w:r>
            <w:rPr>
              <w:rFonts w:ascii="方正小标宋简体" w:eastAsia="方正小标宋简体" w:hAnsi="方正小标宋简体" w:cs="方正小标宋简体" w:hint="eastAsia"/>
              <w:sz w:val="44"/>
              <w:szCs w:val="44"/>
            </w:rPr>
            <w:delText>2020</w:delText>
          </w:r>
          <w:r>
            <w:rPr>
              <w:rFonts w:ascii="方正小标宋简体" w:eastAsia="方正小标宋简体" w:hAnsi="方正小标宋简体" w:cs="方正小标宋简体" w:hint="eastAsia"/>
              <w:sz w:val="44"/>
              <w:szCs w:val="44"/>
            </w:rPr>
            <w:delText>年</w:delText>
          </w:r>
        </w:del>
        <w:r>
          <w:rPr>
            <w:rFonts w:ascii="方正小标宋简体" w:eastAsia="方正小标宋简体" w:hAnsi="方正小标宋简体" w:cs="方正小标宋简体" w:hint="eastAsia"/>
            <w:sz w:val="44"/>
            <w:szCs w:val="44"/>
          </w:rPr>
          <w:t>广东省制造业创新中心</w:t>
        </w:r>
        <w:del w:id="9" w:author="樊丽雅" w:date="2020-06-03T15:07:00Z">
          <w:r>
            <w:rPr>
              <w:rFonts w:ascii="方正小标宋简体" w:eastAsia="方正小标宋简体" w:hAnsi="方正小标宋简体" w:cs="方正小标宋简体" w:hint="eastAsia"/>
              <w:sz w:val="44"/>
              <w:szCs w:val="44"/>
            </w:rPr>
            <w:delText>创</w:delText>
          </w:r>
        </w:del>
        <w:r>
          <w:rPr>
            <w:rFonts w:ascii="方正小标宋简体" w:eastAsia="方正小标宋简体" w:hAnsi="方正小标宋简体" w:cs="方正小标宋简体" w:hint="eastAsia"/>
            <w:sz w:val="44"/>
            <w:szCs w:val="44"/>
          </w:rPr>
          <w:t>建</w:t>
        </w:r>
      </w:ins>
      <w:ins w:id="10" w:author="樊丽雅" w:date="2020-06-03T15:07:00Z">
        <w:r>
          <w:rPr>
            <w:rFonts w:ascii="方正小标宋简体" w:eastAsia="方正小标宋简体" w:hAnsi="方正小标宋简体" w:cs="方正小标宋简体" w:hint="eastAsia"/>
            <w:sz w:val="44"/>
            <w:szCs w:val="44"/>
          </w:rPr>
          <w:t>设</w:t>
        </w:r>
      </w:ins>
      <w:ins w:id="11" w:author="林倩" w:date="2020-06-03T11:36:00Z">
        <w:r>
          <w:rPr>
            <w:rFonts w:ascii="方正小标宋简体" w:eastAsia="方正小标宋简体" w:hAnsi="方正小标宋简体" w:cs="方正小标宋简体" w:hint="eastAsia"/>
            <w:sz w:val="44"/>
            <w:szCs w:val="44"/>
          </w:rPr>
          <w:t>申报书</w:t>
        </w:r>
      </w:ins>
    </w:p>
    <w:p w:rsidR="0005655C" w:rsidRDefault="00FE1DDA" w:rsidP="0005655C">
      <w:pPr>
        <w:spacing w:line="560" w:lineRule="exact"/>
        <w:jc w:val="center"/>
        <w:rPr>
          <w:ins w:id="12" w:author="林倩" w:date="2020-06-03T11:36:00Z"/>
        </w:rPr>
        <w:pPrChange w:id="13" w:author="林倩" w:date="2020-06-03T11:37:00Z">
          <w:pPr>
            <w:jc w:val="center"/>
          </w:pPr>
        </w:pPrChange>
      </w:pPr>
      <w:ins w:id="14" w:author="林倩" w:date="2020-06-03T11:36:00Z">
        <w:r>
          <w:rPr>
            <w:rFonts w:ascii="方正小标宋简体" w:eastAsia="方正小标宋简体" w:hAnsi="方正小标宋简体" w:cs="方正小标宋简体" w:hint="eastAsia"/>
            <w:sz w:val="44"/>
            <w:szCs w:val="44"/>
          </w:rPr>
          <w:t>（建设方案）编写指引</w:t>
        </w:r>
      </w:ins>
    </w:p>
    <w:p w:rsidR="0005655C" w:rsidRDefault="0005655C">
      <w:pPr>
        <w:pStyle w:val="Title1"/>
        <w:spacing w:line="560" w:lineRule="exact"/>
        <w:jc w:val="left"/>
        <w:rPr>
          <w:del w:id="15" w:author="林倩" w:date="2020-06-03T11:36:00Z"/>
          <w:rFonts w:eastAsia="仿宋_GB2312"/>
          <w:sz w:val="32"/>
          <w:szCs w:val="32"/>
        </w:rPr>
      </w:pPr>
    </w:p>
    <w:p w:rsidR="0005655C" w:rsidRDefault="00FE1DDA" w:rsidP="0005655C">
      <w:pPr>
        <w:widowControl/>
        <w:spacing w:line="560" w:lineRule="exact"/>
        <w:jc w:val="center"/>
        <w:rPr>
          <w:del w:id="16" w:author="林倩" w:date="2020-06-03T11:36:00Z"/>
          <w:rFonts w:eastAsia="方正小标宋简体" w:cs="方正小标宋简体"/>
          <w:szCs w:val="44"/>
        </w:rPr>
        <w:pPrChange w:id="17" w:author="林倩" w:date="2020-06-03T11:37:00Z">
          <w:pPr>
            <w:pStyle w:val="Title1"/>
            <w:spacing w:line="560" w:lineRule="exact"/>
          </w:pPr>
        </w:pPrChange>
      </w:pPr>
      <w:del w:id="18" w:author="林倩" w:date="2020-06-03T11:36:00Z">
        <w:r>
          <w:rPr>
            <w:rFonts w:eastAsia="方正小标宋简体" w:cs="方正小标宋简体" w:hint="eastAsia"/>
            <w:sz w:val="44"/>
            <w:szCs w:val="44"/>
          </w:rPr>
          <w:delText>2020</w:delText>
        </w:r>
        <w:r>
          <w:rPr>
            <w:rFonts w:eastAsia="方正小标宋简体" w:cs="方正小标宋简体" w:hint="eastAsia"/>
            <w:sz w:val="44"/>
            <w:szCs w:val="44"/>
          </w:rPr>
          <w:delText>年</w:delText>
        </w:r>
        <w:r>
          <w:rPr>
            <w:rFonts w:eastAsia="方正小标宋简体" w:cs="方正小标宋简体" w:hint="eastAsia"/>
            <w:sz w:val="44"/>
            <w:szCs w:val="44"/>
          </w:rPr>
          <w:delText>广东省</w:delText>
        </w:r>
        <w:r>
          <w:rPr>
            <w:rFonts w:eastAsia="方正小标宋简体" w:cs="方正小标宋简体" w:hint="eastAsia"/>
            <w:sz w:val="44"/>
            <w:szCs w:val="44"/>
          </w:rPr>
          <w:delText>制造业创新中心</w:delText>
        </w:r>
      </w:del>
    </w:p>
    <w:p w:rsidR="0005655C" w:rsidRDefault="00FE1DDA" w:rsidP="0005655C">
      <w:pPr>
        <w:widowControl/>
        <w:spacing w:line="560" w:lineRule="exact"/>
        <w:jc w:val="center"/>
        <w:rPr>
          <w:del w:id="19" w:author="林倩" w:date="2020-06-03T11:36:00Z"/>
          <w:rFonts w:eastAsia="方正小标宋简体" w:cs="方正小标宋简体"/>
          <w:szCs w:val="44"/>
        </w:rPr>
        <w:pPrChange w:id="20" w:author="林倩" w:date="2020-06-03T11:37:00Z">
          <w:pPr>
            <w:pStyle w:val="Title1"/>
            <w:spacing w:line="560" w:lineRule="exact"/>
          </w:pPr>
        </w:pPrChange>
      </w:pPr>
      <w:del w:id="21" w:author="林倩" w:date="2020-06-03T11:36:00Z">
        <w:r>
          <w:rPr>
            <w:rFonts w:eastAsia="方正小标宋简体" w:cs="方正小标宋简体" w:hint="eastAsia"/>
            <w:sz w:val="44"/>
            <w:szCs w:val="44"/>
          </w:rPr>
          <w:delText>建设</w:delText>
        </w:r>
        <w:r>
          <w:rPr>
            <w:rFonts w:eastAsia="方正小标宋简体" w:cs="方正小标宋简体" w:hint="eastAsia"/>
            <w:sz w:val="44"/>
            <w:szCs w:val="44"/>
          </w:rPr>
          <w:delText>方案编写指引</w:delText>
        </w:r>
      </w:del>
    </w:p>
    <w:p w:rsidR="0005655C" w:rsidRDefault="0005655C">
      <w:pPr>
        <w:spacing w:line="560" w:lineRule="exact"/>
        <w:rPr>
          <w:szCs w:val="32"/>
        </w:rPr>
      </w:pPr>
    </w:p>
    <w:p w:rsidR="0005655C" w:rsidRDefault="00FE1DDA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为进一步做好广东省级制造业创新中心建设指导，完善制造业创新中心申报</w:t>
      </w:r>
      <w:del w:id="22" w:author="樊丽雅" w:date="2020-06-03T15:07:00Z">
        <w:r>
          <w:rPr>
            <w:rFonts w:ascii="仿宋_GB2312" w:eastAsia="仿宋_GB2312" w:hAnsi="仿宋_GB2312" w:cs="仿宋_GB2312" w:hint="eastAsia"/>
            <w:sz w:val="32"/>
            <w:szCs w:val="32"/>
          </w:rPr>
          <w:delText>创建</w:delText>
        </w:r>
      </w:del>
      <w:ins w:id="23" w:author="樊丽雅" w:date="2020-06-03T15:07:00Z">
        <w:r>
          <w:rPr>
            <w:rFonts w:ascii="仿宋_GB2312" w:eastAsia="仿宋_GB2312" w:hAnsi="仿宋_GB2312" w:cs="仿宋_GB2312" w:hint="eastAsia"/>
            <w:sz w:val="32"/>
            <w:szCs w:val="32"/>
          </w:rPr>
          <w:t>建设</w:t>
        </w:r>
      </w:ins>
      <w:bookmarkStart w:id="24" w:name="_GoBack"/>
      <w:bookmarkEnd w:id="24"/>
      <w:r>
        <w:rPr>
          <w:rFonts w:ascii="仿宋_GB2312" w:eastAsia="仿宋_GB2312" w:hAnsi="仿宋_GB2312" w:cs="仿宋_GB2312" w:hint="eastAsia"/>
          <w:sz w:val="32"/>
          <w:szCs w:val="32"/>
        </w:rPr>
        <w:t>环节，结合《广东省制造业创新中心建设管理办法》，特制订本指引。</w:t>
      </w:r>
    </w:p>
    <w:p w:rsidR="0005655C" w:rsidRDefault="00FE1DDA">
      <w:pPr>
        <w:pStyle w:val="1"/>
        <w:spacing w:line="560" w:lineRule="exact"/>
        <w:ind w:firstLineChars="200" w:firstLine="640"/>
        <w:rPr>
          <w:rFonts w:cs="黑体"/>
          <w:szCs w:val="32"/>
        </w:rPr>
      </w:pPr>
      <w:r>
        <w:rPr>
          <w:rFonts w:cs="黑体" w:hint="eastAsia"/>
          <w:szCs w:val="32"/>
        </w:rPr>
        <w:t>一、背景</w:t>
      </w:r>
    </w:p>
    <w:p w:rsidR="0005655C" w:rsidRDefault="00FE1DDA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广东作为国内制造大省和有全球影响力的制造基地，同时</w:t>
      </w:r>
      <w:r>
        <w:rPr>
          <w:rFonts w:ascii="仿宋_GB2312" w:eastAsia="仿宋_GB2312" w:hAnsi="仿宋_GB2312" w:cs="仿宋_GB2312" w:hint="eastAsia"/>
          <w:sz w:val="32"/>
          <w:szCs w:val="32"/>
        </w:rPr>
        <w:t>也</w:t>
      </w:r>
      <w:r>
        <w:rPr>
          <w:rFonts w:ascii="仿宋_GB2312" w:eastAsia="仿宋_GB2312" w:hAnsi="仿宋_GB2312" w:cs="仿宋_GB2312" w:hint="eastAsia"/>
          <w:sz w:val="32"/>
          <w:szCs w:val="32"/>
        </w:rPr>
        <w:t>面临制造业大而不强、缺乏核心竞争力的严峻挑战，其根本在于创新能力不强。面向制造业创新发展的重大需求，积极借鉴产业领域出色经验，以制造业创新中心建设为途径，打通技术、组织、商业、资本之间的分割与壁垒，整合重组各类创新资源和主体，推动机制创新、模式创新和管理创新，构建能够承担从技术开发、转移扩散到首次商业化的新型制造业创新平台。</w:t>
      </w:r>
    </w:p>
    <w:p w:rsidR="0005655C" w:rsidRDefault="00FE1DDA">
      <w:pPr>
        <w:pStyle w:val="1"/>
        <w:spacing w:line="560" w:lineRule="exact"/>
        <w:ind w:firstLineChars="200" w:firstLine="640"/>
        <w:rPr>
          <w:rFonts w:cs="黑体"/>
          <w:szCs w:val="32"/>
        </w:rPr>
      </w:pPr>
      <w:bookmarkStart w:id="25" w:name="_Toc437291879"/>
      <w:r>
        <w:rPr>
          <w:rFonts w:cs="黑体" w:hint="eastAsia"/>
          <w:szCs w:val="32"/>
        </w:rPr>
        <w:t>二</w:t>
      </w:r>
      <w:r>
        <w:rPr>
          <w:rFonts w:cs="黑体" w:hint="eastAsia"/>
          <w:szCs w:val="32"/>
        </w:rPr>
        <w:t>、</w:t>
      </w:r>
      <w:bookmarkEnd w:id="25"/>
      <w:r>
        <w:rPr>
          <w:rFonts w:cs="黑体" w:hint="eastAsia"/>
          <w:szCs w:val="32"/>
        </w:rPr>
        <w:t>总体要求</w:t>
      </w:r>
    </w:p>
    <w:p w:rsidR="0005655C" w:rsidRDefault="00FE1DDA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（一）基本思路与原则</w:t>
      </w:r>
    </w:p>
    <w:p w:rsidR="0005655C" w:rsidRDefault="00FE1DDA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贯彻落实</w:t>
      </w:r>
      <w:r>
        <w:rPr>
          <w:rFonts w:ascii="仿宋_GB2312" w:eastAsia="仿宋_GB2312" w:hAnsi="仿宋_GB2312" w:cs="仿宋_GB2312" w:hint="eastAsia"/>
          <w:sz w:val="32"/>
          <w:szCs w:val="32"/>
        </w:rPr>
        <w:t>制造强省战略和</w:t>
      </w:r>
      <w:r>
        <w:rPr>
          <w:rFonts w:ascii="仿宋_GB2312" w:eastAsia="仿宋_GB2312" w:hAnsi="仿宋_GB2312" w:cs="仿宋_GB2312" w:hint="eastAsia"/>
          <w:sz w:val="32"/>
          <w:szCs w:val="32"/>
        </w:rPr>
        <w:t>创新驱动</w:t>
      </w:r>
      <w:r>
        <w:rPr>
          <w:rFonts w:ascii="仿宋_GB2312" w:eastAsia="仿宋_GB2312" w:hAnsi="仿宋_GB2312" w:cs="仿宋_GB2312" w:hint="eastAsia"/>
          <w:sz w:val="32"/>
          <w:szCs w:val="32"/>
        </w:rPr>
        <w:t>发展战略</w:t>
      </w:r>
      <w:r>
        <w:rPr>
          <w:rFonts w:ascii="仿宋_GB2312" w:eastAsia="仿宋_GB2312" w:hAnsi="仿宋_GB2312" w:cs="仿宋_GB2312" w:hint="eastAsia"/>
          <w:sz w:val="32"/>
          <w:szCs w:val="32"/>
        </w:rPr>
        <w:t>，以增强产业技术创新能力为目标，以制造业转型升级、培育发展新动力的重大需求为导向，以集成优化创新资源配置为核心</w:t>
      </w:r>
      <w:r>
        <w:rPr>
          <w:rFonts w:ascii="仿宋_GB2312" w:eastAsia="仿宋_GB2312" w:hAnsi="仿宋_GB2312" w:cs="仿宋_GB2312" w:hint="eastAsia"/>
          <w:sz w:val="32"/>
          <w:szCs w:val="32"/>
        </w:rPr>
        <w:t>，以建立健全产学研用协同机制为手段，汇聚整合企业、科研院所、高校等的资源及优势，突出协同配合，加强国际合作，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打造贯穿创新链、产业链的制造业创新生态系统，全面提升我</w:t>
      </w:r>
      <w:r>
        <w:rPr>
          <w:rFonts w:ascii="仿宋_GB2312" w:eastAsia="仿宋_GB2312" w:hAnsi="仿宋_GB2312" w:cs="仿宋_GB2312" w:hint="eastAsia"/>
          <w:sz w:val="32"/>
          <w:szCs w:val="32"/>
        </w:rPr>
        <w:t>省</w:t>
      </w:r>
      <w:r>
        <w:rPr>
          <w:rFonts w:ascii="仿宋_GB2312" w:eastAsia="仿宋_GB2312" w:hAnsi="仿宋_GB2312" w:cs="仿宋_GB2312" w:hint="eastAsia"/>
          <w:sz w:val="32"/>
          <w:szCs w:val="32"/>
        </w:rPr>
        <w:t>制造业竞争能力。</w:t>
      </w:r>
    </w:p>
    <w:p w:rsidR="0005655C" w:rsidRDefault="00FE1DDA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坚持市场主导和政府引导相结合、技术创新和社会资本相结合、资源整合与人才发展相结合、自主创新与开放合作相结合的基本原则，</w:t>
      </w:r>
      <w:r>
        <w:rPr>
          <w:rFonts w:ascii="仿宋_GB2312" w:eastAsia="仿宋_GB2312" w:hAnsi="仿宋_GB2312" w:cs="仿宋_GB2312" w:hint="eastAsia"/>
          <w:sz w:val="32"/>
          <w:szCs w:val="32"/>
        </w:rPr>
        <w:t>攻克解决一批制约行业发展的共性关键技术瓶颈，转化推广一批先进适用技术</w:t>
      </w:r>
      <w:r>
        <w:rPr>
          <w:rFonts w:ascii="仿宋_GB2312" w:eastAsia="仿宋_GB2312" w:hAnsi="仿宋_GB2312" w:cs="仿宋_GB2312" w:hint="eastAsia"/>
          <w:sz w:val="32"/>
          <w:szCs w:val="32"/>
        </w:rPr>
        <w:t>和标准</w:t>
      </w:r>
      <w:r>
        <w:rPr>
          <w:rFonts w:ascii="仿宋_GB2312" w:eastAsia="仿宋_GB2312" w:hAnsi="仿宋_GB2312" w:cs="仿宋_GB2312" w:hint="eastAsia"/>
          <w:sz w:val="32"/>
          <w:szCs w:val="32"/>
        </w:rPr>
        <w:t>，积累储备一批核心技术知识产权，建设发展一批产业共性关键技术的研发应用基地，培养造就一批技术创新领军人才，加快形成发展的新动力，为</w:t>
      </w:r>
      <w:r>
        <w:rPr>
          <w:rFonts w:ascii="仿宋_GB2312" w:eastAsia="仿宋_GB2312" w:hAnsi="仿宋_GB2312" w:cs="仿宋_GB2312" w:hint="eastAsia"/>
          <w:sz w:val="32"/>
          <w:szCs w:val="32"/>
        </w:rPr>
        <w:t>推动</w:t>
      </w:r>
      <w:r>
        <w:rPr>
          <w:rFonts w:ascii="仿宋_GB2312" w:eastAsia="仿宋_GB2312" w:hAnsi="仿宋_GB2312" w:cs="仿宋_GB2312" w:hint="eastAsia"/>
          <w:sz w:val="32"/>
          <w:szCs w:val="32"/>
        </w:rPr>
        <w:t>广东制造</w:t>
      </w:r>
      <w:r>
        <w:rPr>
          <w:rFonts w:ascii="仿宋_GB2312" w:eastAsia="仿宋_GB2312" w:hAnsi="仿宋_GB2312" w:cs="仿宋_GB2312" w:hint="eastAsia"/>
          <w:sz w:val="32"/>
          <w:szCs w:val="32"/>
        </w:rPr>
        <w:t>由大变强提供战略支撑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5655C" w:rsidRDefault="00FE1DDA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（二）定位与功能</w:t>
      </w:r>
    </w:p>
    <w:p w:rsidR="0005655C" w:rsidRDefault="00FE1DDA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广东省制造业创新中心是省级创新平台的一种形式，</w:t>
      </w:r>
      <w:r>
        <w:rPr>
          <w:rFonts w:ascii="仿宋_GB2312" w:eastAsia="仿宋_GB2312" w:hAnsi="仿宋_GB2312" w:cs="仿宋_GB2312" w:hint="eastAsia"/>
          <w:sz w:val="32"/>
          <w:szCs w:val="32"/>
        </w:rPr>
        <w:t>是由企业、科研院所、高校等各类创新主体自愿组合、自主结合，以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企业为主体，以</w:t>
      </w:r>
      <w:r>
        <w:rPr>
          <w:rFonts w:ascii="仿宋_GB2312" w:eastAsia="仿宋_GB2312" w:hAnsi="仿宋_GB2312" w:cs="仿宋_GB2312" w:hint="eastAsia"/>
          <w:sz w:val="32"/>
          <w:szCs w:val="32"/>
        </w:rPr>
        <w:t>独立法人形式建立的</w:t>
      </w:r>
      <w:r>
        <w:rPr>
          <w:rFonts w:ascii="仿宋_GB2312" w:eastAsia="仿宋_GB2312" w:hAnsi="仿宋_GB2312" w:cs="仿宋_GB2312" w:hint="eastAsia"/>
          <w:sz w:val="32"/>
          <w:szCs w:val="32"/>
        </w:rPr>
        <w:t>新型创新载体。这种新型创新载体具有以下特征与功能：</w:t>
      </w:r>
    </w:p>
    <w:p w:rsidR="0005655C" w:rsidRDefault="00FE1DDA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一是整合制造业创新资源。</w:t>
      </w:r>
      <w:r>
        <w:rPr>
          <w:rFonts w:ascii="仿宋_GB2312" w:eastAsia="仿宋_GB2312" w:hAnsi="仿宋_GB2312" w:cs="仿宋_GB2312" w:hint="eastAsia"/>
          <w:sz w:val="32"/>
          <w:szCs w:val="32"/>
        </w:rPr>
        <w:t>在发展重点领域部署建设制造业创新中心，集聚整合包括科研基础设施、大型科研仪器、科技工程数据、知识产权、科技文献，以及人才、技术、标准、服务、信息、资本等在内的各类创新资源和要素。</w:t>
      </w:r>
    </w:p>
    <w:p w:rsidR="0005655C" w:rsidRDefault="00FE1DDA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二是加强产业前沿和共性关键技术研发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面向</w:t>
      </w:r>
      <w:r>
        <w:rPr>
          <w:rFonts w:ascii="仿宋_GB2312" w:eastAsia="仿宋_GB2312" w:hAnsi="仿宋_GB2312" w:cs="仿宋_GB2312" w:hint="eastAsia"/>
          <w:sz w:val="32"/>
          <w:szCs w:val="32"/>
        </w:rPr>
        <w:t>我省</w:t>
      </w:r>
      <w:r>
        <w:rPr>
          <w:rFonts w:ascii="仿宋_GB2312" w:eastAsia="仿宋_GB2312" w:hAnsi="仿宋_GB2312" w:cs="仿宋_GB2312" w:hint="eastAsia"/>
          <w:sz w:val="32"/>
          <w:szCs w:val="32"/>
        </w:rPr>
        <w:t>重点</w:t>
      </w:r>
      <w:r>
        <w:rPr>
          <w:rFonts w:ascii="仿宋_GB2312" w:eastAsia="仿宋_GB2312" w:hAnsi="仿宋_GB2312" w:cs="仿宋_GB2312" w:hint="eastAsia"/>
          <w:sz w:val="32"/>
          <w:szCs w:val="32"/>
        </w:rPr>
        <w:t>发展的</w:t>
      </w:r>
      <w:r>
        <w:rPr>
          <w:rFonts w:ascii="仿宋_GB2312" w:eastAsia="仿宋_GB2312" w:hAnsi="仿宋_GB2312" w:cs="仿宋_GB2312" w:hint="eastAsia"/>
          <w:sz w:val="32"/>
          <w:szCs w:val="32"/>
        </w:rPr>
        <w:t>产业</w:t>
      </w:r>
      <w:r>
        <w:rPr>
          <w:rFonts w:ascii="仿宋_GB2312" w:eastAsia="仿宋_GB2312" w:hAnsi="仿宋_GB2312" w:cs="仿宋_GB2312" w:hint="eastAsia"/>
          <w:sz w:val="32"/>
          <w:szCs w:val="32"/>
        </w:rPr>
        <w:t>领域，开展</w:t>
      </w:r>
      <w:r>
        <w:rPr>
          <w:rFonts w:ascii="仿宋_GB2312" w:eastAsia="仿宋_GB2312" w:hAnsi="仿宋_GB2312" w:cs="仿宋_GB2312" w:hint="eastAsia"/>
          <w:sz w:val="32"/>
          <w:szCs w:val="32"/>
        </w:rPr>
        <w:t>前沿技术研发及转化扩散，强化知识产权战略储备与布局，突破产业链关键技术屏障，支撑产业发展；面向优势产业发展需求，开展共性关键技术和跨行业融合性技术研发，突破产业发展的共性技术供给瓶颈，带动产业转型升级。</w:t>
      </w:r>
    </w:p>
    <w:p w:rsidR="0005655C" w:rsidRDefault="00FE1DDA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三是促进技术转移扩散和首次商业化应用。</w:t>
      </w:r>
      <w:r>
        <w:rPr>
          <w:rFonts w:ascii="仿宋_GB2312" w:eastAsia="仿宋_GB2312" w:hAnsi="仿宋_GB2312" w:cs="仿宋_GB2312" w:hint="eastAsia"/>
          <w:sz w:val="32"/>
          <w:szCs w:val="32"/>
        </w:rPr>
        <w:t>打通技术研发、转移扩散和产业化链条，形成以市场化机制为核心的成果转移扩散机制。通过孵化企业、种子项目融资等方式，将创新成果快速引入生产系统和市场，加快创新成果大规模商用进程。</w:t>
      </w:r>
    </w:p>
    <w:p w:rsidR="0005655C" w:rsidRDefault="00FE1DDA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四是提供制造业创新公共服务。</w:t>
      </w:r>
      <w:r>
        <w:rPr>
          <w:rFonts w:ascii="仿宋_GB2312" w:eastAsia="仿宋_GB2312" w:hAnsi="仿宋_GB2312" w:cs="仿宋_GB2312" w:hint="eastAsia"/>
          <w:sz w:val="32"/>
          <w:szCs w:val="32"/>
        </w:rPr>
        <w:t>提供技术委托研发、试验检测、认证计量、标准研制和试验验证、知识产权</w:t>
      </w:r>
      <w:r>
        <w:rPr>
          <w:rFonts w:ascii="仿宋_GB2312" w:eastAsia="仿宋_GB2312" w:hAnsi="仿宋_GB2312" w:cs="仿宋_GB2312" w:hint="eastAsia"/>
          <w:sz w:val="32"/>
          <w:szCs w:val="32"/>
        </w:rPr>
        <w:t>协同运用、人员培训、市场信息服务、企业孵化、可行性研究、项目评价等公共服务。</w:t>
      </w:r>
    </w:p>
    <w:p w:rsidR="0005655C" w:rsidRDefault="00FE1DDA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五是加强制造业创新人才队伍建设。</w:t>
      </w:r>
      <w:r>
        <w:rPr>
          <w:rFonts w:ascii="仿宋_GB2312" w:eastAsia="仿宋_GB2312" w:hAnsi="仿宋_GB2312" w:cs="仿宋_GB2312" w:hint="eastAsia"/>
          <w:sz w:val="32"/>
          <w:szCs w:val="32"/>
        </w:rPr>
        <w:t>建立产学研用紧密结合的人才培养机制，加强制造业创新型人才培养和企业家精神培养，集聚开展高水平领军人才培育、创新团队建设及国际化人才交流与合作培养工作，积极开展人才引进、人才培养、人才培训、人才交流，建设人才培训服务体系，为制造业发展提供多层次创新人才。</w:t>
      </w:r>
    </w:p>
    <w:p w:rsidR="0005655C" w:rsidRDefault="00FE1DDA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六是积极开展国际交流与合作。</w:t>
      </w:r>
      <w:r>
        <w:rPr>
          <w:rFonts w:ascii="仿宋_GB2312" w:eastAsia="仿宋_GB2312" w:hAnsi="仿宋_GB2312" w:cs="仿宋_GB2312" w:hint="eastAsia"/>
          <w:sz w:val="32"/>
          <w:szCs w:val="32"/>
        </w:rPr>
        <w:t>广泛开展国际合作，积极跟踪国际发展前沿，通过项目合作、高水平技术和团队引进、联合研发、联合共建等形式，促进行业共性技术水平提升和产业发展。探索国际创新合作新模式。</w:t>
      </w:r>
    </w:p>
    <w:p w:rsidR="0005655C" w:rsidRDefault="00FE1DDA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bookmarkStart w:id="26" w:name="_Toc430443535"/>
      <w:bookmarkStart w:id="27" w:name="_Toc437291884"/>
      <w:bookmarkStart w:id="28" w:name="_Toc430378931"/>
      <w:bookmarkStart w:id="29" w:name="_Toc429587238"/>
      <w:r>
        <w:rPr>
          <w:rFonts w:ascii="楷体_GB2312" w:eastAsia="楷体_GB2312" w:hAnsi="楷体_GB2312" w:cs="楷体_GB2312" w:hint="eastAsia"/>
          <w:sz w:val="32"/>
          <w:szCs w:val="32"/>
        </w:rPr>
        <w:t>（三）</w:t>
      </w:r>
      <w:del w:id="30" w:author="樊丽雅" w:date="2020-06-03T15:05:00Z">
        <w:r>
          <w:rPr>
            <w:rFonts w:ascii="楷体_GB2312" w:eastAsia="楷体_GB2312" w:hAnsi="楷体_GB2312" w:cs="楷体_GB2312" w:hint="eastAsia"/>
            <w:kern w:val="0"/>
            <w:sz w:val="32"/>
            <w:szCs w:val="32"/>
          </w:rPr>
          <w:delText>创</w:delText>
        </w:r>
      </w:del>
      <w:r>
        <w:rPr>
          <w:rFonts w:ascii="楷体_GB2312" w:eastAsia="楷体_GB2312" w:hAnsi="楷体_GB2312" w:cs="楷体_GB2312" w:hint="eastAsia"/>
          <w:kern w:val="0"/>
          <w:sz w:val="32"/>
          <w:szCs w:val="32"/>
        </w:rPr>
        <w:t>建</w:t>
      </w:r>
      <w:ins w:id="31" w:author="樊丽雅" w:date="2020-06-03T15:05:00Z">
        <w:r>
          <w:rPr>
            <w:rFonts w:ascii="楷体_GB2312" w:eastAsia="楷体_GB2312" w:hAnsi="楷体_GB2312" w:cs="楷体_GB2312" w:hint="eastAsia"/>
            <w:kern w:val="0"/>
            <w:sz w:val="32"/>
            <w:szCs w:val="32"/>
          </w:rPr>
          <w:t>设</w:t>
        </w:r>
      </w:ins>
      <w:r>
        <w:rPr>
          <w:rFonts w:ascii="楷体_GB2312" w:eastAsia="楷体_GB2312" w:hAnsi="楷体_GB2312" w:cs="楷体_GB2312" w:hint="eastAsia"/>
          <w:kern w:val="0"/>
          <w:sz w:val="32"/>
          <w:szCs w:val="32"/>
        </w:rPr>
        <w:t>方式</w:t>
      </w:r>
    </w:p>
    <w:bookmarkEnd w:id="26"/>
    <w:bookmarkEnd w:id="27"/>
    <w:p w:rsidR="0005655C" w:rsidRDefault="00FE1DDA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充分发挥企业、科研院所、高校、行业组织的主体性和积极性，</w:t>
      </w:r>
      <w:r>
        <w:rPr>
          <w:rFonts w:ascii="仿宋_GB2312" w:eastAsia="仿宋_GB2312" w:hAnsi="仿宋_GB2312" w:cs="仿宋_GB2312" w:hint="eastAsia"/>
          <w:sz w:val="32"/>
          <w:szCs w:val="32"/>
        </w:rPr>
        <w:t>紧紧围绕我省</w:t>
      </w:r>
      <w:r>
        <w:rPr>
          <w:rFonts w:ascii="仿宋_GB2312" w:eastAsia="仿宋_GB2312" w:hAnsi="仿宋_GB2312" w:cs="仿宋_GB2312" w:hint="eastAsia"/>
          <w:sz w:val="32"/>
          <w:szCs w:val="32"/>
        </w:rPr>
        <w:t>新一代信息技术、高端装备制造、绿色低碳、生物医药、数字经济、新材料、海洋经济等</w:t>
      </w:r>
      <w:r>
        <w:rPr>
          <w:rFonts w:ascii="仿宋_GB2312" w:eastAsia="仿宋_GB2312" w:hAnsi="仿宋_GB2312" w:cs="仿宋_GB2312" w:hint="eastAsia"/>
          <w:sz w:val="32"/>
          <w:szCs w:val="32"/>
        </w:rPr>
        <w:t>战略性新兴产业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兼顾制造业转型升级需求，统筹考虑现有科技资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源，</w:t>
      </w:r>
      <w:r>
        <w:rPr>
          <w:rFonts w:ascii="仿宋_GB2312" w:eastAsia="仿宋_GB2312" w:hAnsi="仿宋_GB2312" w:cs="仿宋_GB2312" w:hint="eastAsia"/>
          <w:sz w:val="32"/>
          <w:szCs w:val="32"/>
        </w:rPr>
        <w:t>以企业为主体，依托已有产业技术联盟，或引导鼓励企业、科研院所、高校，尤其是转制院所，自愿选择自主结合，构建各类产业技术联盟，发挥各自优势，整合相关资源，探索机制和模式创新，</w:t>
      </w:r>
      <w:del w:id="32" w:author="樊丽雅" w:date="2020-06-03T15:05:00Z">
        <w:r>
          <w:rPr>
            <w:rFonts w:ascii="仿宋_GB2312" w:eastAsia="仿宋_GB2312" w:hAnsi="仿宋_GB2312" w:cs="仿宋_GB2312" w:hint="eastAsia"/>
            <w:sz w:val="32"/>
            <w:szCs w:val="32"/>
          </w:rPr>
          <w:delText>创</w:delText>
        </w:r>
      </w:del>
      <w:r>
        <w:rPr>
          <w:rFonts w:ascii="仿宋_GB2312" w:eastAsia="仿宋_GB2312" w:hAnsi="仿宋_GB2312" w:cs="仿宋_GB2312" w:hint="eastAsia"/>
          <w:sz w:val="32"/>
          <w:szCs w:val="32"/>
        </w:rPr>
        <w:t>建</w:t>
      </w:r>
      <w:ins w:id="33" w:author="樊丽雅" w:date="2020-06-03T15:05:00Z">
        <w:r>
          <w:rPr>
            <w:rFonts w:ascii="仿宋_GB2312" w:eastAsia="仿宋_GB2312" w:hAnsi="仿宋_GB2312" w:cs="仿宋_GB2312" w:hint="eastAsia"/>
            <w:sz w:val="32"/>
            <w:szCs w:val="32"/>
          </w:rPr>
          <w:t>设</w:t>
        </w:r>
      </w:ins>
      <w:r>
        <w:rPr>
          <w:rFonts w:ascii="仿宋_GB2312" w:eastAsia="仿宋_GB2312" w:hAnsi="仿宋_GB2312" w:cs="仿宋_GB2312" w:hint="eastAsia"/>
          <w:sz w:val="32"/>
          <w:szCs w:val="32"/>
        </w:rPr>
        <w:t>创新中心。</w:t>
      </w:r>
    </w:p>
    <w:p w:rsidR="0005655C" w:rsidRDefault="00FE1DDA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同时，发挥省市政府各自的优势，组织协调相关创新资源，营造良好环境，大力鼓励和支持省级制造业创新中心建设。</w:t>
      </w:r>
    </w:p>
    <w:p w:rsidR="0005655C" w:rsidRDefault="00FE1DDA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kern w:val="0"/>
          <w:sz w:val="32"/>
          <w:szCs w:val="32"/>
        </w:rPr>
        <w:t>（四）管理和运行</w:t>
      </w:r>
    </w:p>
    <w:bookmarkEnd w:id="28"/>
    <w:bookmarkEnd w:id="29"/>
    <w:p w:rsidR="0005655C" w:rsidRDefault="00FE1DDA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创新中心</w:t>
      </w:r>
      <w:del w:id="34" w:author="樊丽雅" w:date="2020-06-03T15:06:00Z">
        <w:r>
          <w:rPr>
            <w:rFonts w:ascii="仿宋_GB2312" w:eastAsia="仿宋_GB2312" w:hAnsi="仿宋_GB2312" w:cs="仿宋_GB2312" w:hint="eastAsia"/>
            <w:sz w:val="32"/>
            <w:szCs w:val="32"/>
          </w:rPr>
          <w:delText>按照定位要求，建立健全</w:delText>
        </w:r>
      </w:del>
      <w:ins w:id="35" w:author="樊丽雅" w:date="2020-06-03T15:06:00Z">
        <w:r>
          <w:rPr>
            <w:rFonts w:ascii="仿宋_GB2312" w:eastAsia="仿宋_GB2312" w:hAnsi="仿宋_GB2312" w:cs="仿宋_GB2312" w:hint="eastAsia"/>
            <w:sz w:val="32"/>
            <w:szCs w:val="32"/>
          </w:rPr>
          <w:t>以“企业</w:t>
        </w:r>
      </w:ins>
      <w:r>
        <w:rPr>
          <w:rFonts w:ascii="仿宋_GB2312" w:eastAsia="仿宋_GB2312" w:hAnsi="仿宋_GB2312" w:cs="仿宋_GB2312" w:hint="eastAsia"/>
          <w:sz w:val="32"/>
          <w:szCs w:val="32"/>
        </w:rPr>
        <w:t>法人</w:t>
      </w:r>
      <w:ins w:id="36" w:author="樊丽雅" w:date="2020-06-03T15:06:00Z">
        <w:r>
          <w:rPr>
            <w:rFonts w:ascii="仿宋_GB2312" w:eastAsia="仿宋_GB2312" w:hAnsi="仿宋_GB2312" w:cs="仿宋_GB2312" w:hint="eastAsia"/>
            <w:sz w:val="32"/>
            <w:szCs w:val="32"/>
          </w:rPr>
          <w:t>+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联盟”形式</w:t>
        </w:r>
      </w:ins>
      <w:del w:id="37" w:author="樊丽雅" w:date="2020-06-03T15:06:00Z">
        <w:r>
          <w:rPr>
            <w:rFonts w:ascii="仿宋_GB2312" w:eastAsia="仿宋_GB2312" w:hAnsi="仿宋_GB2312" w:cs="仿宋_GB2312" w:hint="eastAsia"/>
            <w:sz w:val="32"/>
            <w:szCs w:val="32"/>
          </w:rPr>
          <w:delText>治理结构</w:delText>
        </w:r>
      </w:del>
      <w:ins w:id="38" w:author="樊丽雅" w:date="2020-06-03T15:06:00Z">
        <w:r>
          <w:rPr>
            <w:rFonts w:ascii="仿宋_GB2312" w:eastAsia="仿宋_GB2312" w:hAnsi="仿宋_GB2312" w:cs="仿宋_GB2312" w:hint="eastAsia"/>
            <w:sz w:val="32"/>
            <w:szCs w:val="32"/>
          </w:rPr>
          <w:t>运行</w:t>
        </w:r>
      </w:ins>
      <w:del w:id="39" w:author="樊丽雅" w:date="2020-06-03T15:07:00Z">
        <w:r>
          <w:rPr>
            <w:rFonts w:ascii="仿宋_GB2312" w:eastAsia="仿宋_GB2312" w:hAnsi="仿宋_GB2312" w:cs="仿宋_GB2312" w:hint="eastAsia"/>
            <w:sz w:val="32"/>
            <w:szCs w:val="32"/>
          </w:rPr>
          <w:delText>，探索高效协同创新模式。</w:delText>
        </w:r>
      </w:del>
      <w:ins w:id="40" w:author="樊丽雅" w:date="2020-06-03T15:07:00Z">
        <w:r>
          <w:rPr>
            <w:rFonts w:ascii="仿宋_GB2312" w:eastAsia="仿宋_GB2312" w:hAnsi="仿宋_GB2312" w:cs="仿宋_GB2312" w:hint="eastAsia"/>
            <w:sz w:val="32"/>
            <w:szCs w:val="32"/>
          </w:rPr>
          <w:t>。</w:t>
        </w:r>
      </w:ins>
    </w:p>
    <w:p w:rsidR="0005655C" w:rsidRDefault="00FE1DDA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组织结构。</w:t>
      </w:r>
      <w:r>
        <w:rPr>
          <w:rFonts w:ascii="仿宋_GB2312" w:eastAsia="仿宋_GB2312" w:hAnsi="仿宋_GB2312" w:cs="仿宋_GB2312" w:hint="eastAsia"/>
          <w:sz w:val="32"/>
          <w:szCs w:val="32"/>
        </w:rPr>
        <w:t>根据参与成员和所在行业特征，创新中心的组织结构由参与</w:t>
      </w:r>
      <w:del w:id="41" w:author="樊丽雅" w:date="2020-06-03T15:05:00Z">
        <w:r>
          <w:rPr>
            <w:rFonts w:ascii="仿宋_GB2312" w:eastAsia="仿宋_GB2312" w:hAnsi="仿宋_GB2312" w:cs="仿宋_GB2312" w:hint="eastAsia"/>
            <w:sz w:val="32"/>
            <w:szCs w:val="32"/>
          </w:rPr>
          <w:delText>创</w:delText>
        </w:r>
      </w:del>
      <w:r>
        <w:rPr>
          <w:rFonts w:ascii="仿宋_GB2312" w:eastAsia="仿宋_GB2312" w:hAnsi="仿宋_GB2312" w:cs="仿宋_GB2312" w:hint="eastAsia"/>
          <w:sz w:val="32"/>
          <w:szCs w:val="32"/>
        </w:rPr>
        <w:t>建</w:t>
      </w:r>
      <w:ins w:id="42" w:author="樊丽雅" w:date="2020-06-03T15:05:00Z">
        <w:r>
          <w:rPr>
            <w:rFonts w:ascii="仿宋_GB2312" w:eastAsia="仿宋_GB2312" w:hAnsi="仿宋_GB2312" w:cs="仿宋_GB2312" w:hint="eastAsia"/>
            <w:sz w:val="32"/>
            <w:szCs w:val="32"/>
          </w:rPr>
          <w:t>设</w:t>
        </w:r>
      </w:ins>
      <w:r>
        <w:rPr>
          <w:rFonts w:ascii="仿宋_GB2312" w:eastAsia="仿宋_GB2312" w:hAnsi="仿宋_GB2312" w:cs="仿宋_GB2312" w:hint="eastAsia"/>
          <w:sz w:val="32"/>
          <w:szCs w:val="32"/>
        </w:rPr>
        <w:t>的各成员单位协商决定，采取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企业法人</w:t>
      </w:r>
      <w:del w:id="43" w:author="樊丽雅" w:date="2020-06-03T15:07:00Z">
        <w:r>
          <w:rPr>
            <w:rFonts w:ascii="仿宋_GB2312" w:eastAsia="仿宋_GB2312" w:hAnsi="仿宋_GB2312" w:cs="仿宋_GB2312" w:hint="eastAsia"/>
            <w:sz w:val="32"/>
            <w:szCs w:val="32"/>
          </w:rPr>
          <w:delText>等</w:delText>
        </w:r>
      </w:del>
      <w:r>
        <w:rPr>
          <w:rFonts w:ascii="仿宋_GB2312" w:eastAsia="仿宋_GB2312" w:hAnsi="仿宋_GB2312" w:cs="仿宋_GB2312" w:hint="eastAsia"/>
          <w:sz w:val="32"/>
          <w:szCs w:val="32"/>
        </w:rPr>
        <w:t>形式。创新中心经营活动自主决策，实现自负盈亏、自我发展。</w:t>
      </w:r>
    </w:p>
    <w:p w:rsidR="0005655C" w:rsidRDefault="00FE1DDA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运行机制。</w:t>
      </w:r>
      <w:r>
        <w:rPr>
          <w:rFonts w:ascii="仿宋_GB2312" w:eastAsia="仿宋_GB2312" w:hAnsi="仿宋_GB2312" w:cs="仿宋_GB2312" w:hint="eastAsia"/>
          <w:sz w:val="32"/>
          <w:szCs w:val="32"/>
        </w:rPr>
        <w:t>创新中心按照责权明确、科学管理的模式运行。创新中心自主决策、自我管理。</w:t>
      </w:r>
    </w:p>
    <w:p w:rsidR="0005655C" w:rsidRDefault="00FE1DDA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建立科学的决策机制。创新中心决策机构的成员应具有广泛代表性，包含来自成员单位的代表、具有独立身份的产业界和科技界杰出人士，负责制定创新中心长期发展战略、决策投融资、人事、基本建设等重大事项。</w:t>
      </w:r>
    </w:p>
    <w:p w:rsidR="0005655C" w:rsidRDefault="00FE1DDA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）建立技术专家委员会作为内部咨询机构。技术专家委员会由来自学术界、企业界和政府委派的专家</w:t>
      </w:r>
      <w:r>
        <w:rPr>
          <w:rFonts w:ascii="仿宋_GB2312" w:eastAsia="仿宋_GB2312" w:hAnsi="仿宋_GB2312" w:cs="仿宋_GB2312" w:hint="eastAsia"/>
          <w:sz w:val="32"/>
          <w:szCs w:val="32"/>
        </w:rPr>
        <w:t>（如科技特派员）</w:t>
      </w:r>
      <w:r>
        <w:rPr>
          <w:rFonts w:ascii="仿宋_GB2312" w:eastAsia="仿宋_GB2312" w:hAnsi="仿宋_GB2312" w:cs="仿宋_GB2312" w:hint="eastAsia"/>
          <w:sz w:val="32"/>
          <w:szCs w:val="32"/>
        </w:rPr>
        <w:t>组成，负责研判行业发展重大问题并筛选确定研究方向。</w:t>
      </w:r>
    </w:p>
    <w:p w:rsidR="0005655C" w:rsidRDefault="00FE1DDA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经营机制。</w:t>
      </w:r>
      <w:r>
        <w:rPr>
          <w:rFonts w:ascii="仿宋_GB2312" w:eastAsia="仿宋_GB2312" w:hAnsi="仿宋_GB2312" w:cs="仿宋_GB2312" w:hint="eastAsia"/>
          <w:sz w:val="32"/>
          <w:szCs w:val="32"/>
        </w:rPr>
        <w:t>创新中心根据市场需求，自主开展各类经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营活动。主要的形式是：吸收集聚成员单位等各方面的创新资源和科研成果，自主开展技术研发或接受企业委托开展技术研发，将成果及时辐射给行业，向企业尤其是中小企业源源不断提供前沿技术、共性技术和新工艺、新设备、新知识。创新中心建立利益共享、风险共担的有效机制。</w:t>
      </w:r>
    </w:p>
    <w:p w:rsidR="0005655C" w:rsidRDefault="00FE1DDA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协同模式。</w:t>
      </w:r>
      <w:r>
        <w:rPr>
          <w:rFonts w:ascii="仿宋_GB2312" w:eastAsia="仿宋_GB2312" w:hAnsi="仿宋_GB2312" w:cs="仿宋_GB2312" w:hint="eastAsia"/>
          <w:sz w:val="32"/>
          <w:szCs w:val="32"/>
        </w:rPr>
        <w:t>采取网络化科研模式，利用互联网、云计算、大数据等新一代信息技术，建设覆盖</w:t>
      </w:r>
      <w:r>
        <w:rPr>
          <w:rFonts w:ascii="仿宋_GB2312" w:eastAsia="仿宋_GB2312" w:hAnsi="仿宋_GB2312" w:cs="仿宋_GB2312" w:hint="eastAsia"/>
          <w:sz w:val="32"/>
          <w:szCs w:val="32"/>
        </w:rPr>
        <w:t>成员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单位的科研创新网络平台，实现多学科、跨领域、跨地区的技术创新，优势互补、资源</w:t>
      </w:r>
      <w:r>
        <w:rPr>
          <w:rFonts w:ascii="仿宋_GB2312" w:eastAsia="仿宋_GB2312" w:hAnsi="仿宋_GB2312" w:cs="仿宋_GB2312" w:hint="eastAsia"/>
          <w:sz w:val="32"/>
          <w:szCs w:val="32"/>
        </w:rPr>
        <w:t>开放</w:t>
      </w:r>
      <w:r>
        <w:rPr>
          <w:rFonts w:ascii="仿宋_GB2312" w:eastAsia="仿宋_GB2312" w:hAnsi="仿宋_GB2312" w:cs="仿宋_GB2312" w:hint="eastAsia"/>
          <w:sz w:val="32"/>
          <w:szCs w:val="32"/>
        </w:rPr>
        <w:t>共享，充分发挥创新资源合理配置的协同优</w:t>
      </w:r>
      <w:r>
        <w:rPr>
          <w:rFonts w:ascii="仿宋_GB2312" w:eastAsia="仿宋_GB2312" w:hAnsi="仿宋_GB2312" w:cs="仿宋_GB2312" w:hint="eastAsia"/>
          <w:sz w:val="32"/>
          <w:szCs w:val="32"/>
        </w:rPr>
        <w:t>势，提升持续创新能力。</w:t>
      </w:r>
    </w:p>
    <w:p w:rsidR="0005655C" w:rsidRDefault="00FE1DDA">
      <w:pPr>
        <w:spacing w:line="560" w:lineRule="exact"/>
        <w:ind w:firstLineChars="200" w:firstLine="640"/>
        <w:rPr>
          <w:rFonts w:ascii="楷体_GB2312" w:eastAsia="楷体_GB2312" w:hAnsi="楷体_GB2312" w:cs="楷体_GB2312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kern w:val="0"/>
          <w:sz w:val="32"/>
          <w:szCs w:val="32"/>
        </w:rPr>
        <w:t>（五）建设目标</w:t>
      </w:r>
    </w:p>
    <w:p w:rsidR="0005655C" w:rsidRDefault="00FE1DDA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按照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统筹设计、阶段实施、突出重点、政策协同</w:t>
      </w:r>
      <w:r>
        <w:rPr>
          <w:rFonts w:ascii="仿宋_GB2312" w:eastAsia="仿宋_GB2312" w:hAnsi="仿宋_GB2312" w:cs="仿宋_GB2312" w:hint="eastAsia"/>
          <w:sz w:val="32"/>
          <w:szCs w:val="32"/>
        </w:rPr>
        <w:t>的要求，逐步推进创新中心建设</w:t>
      </w:r>
      <w:r>
        <w:rPr>
          <w:rFonts w:ascii="仿宋_GB2312" w:eastAsia="仿宋_GB2312" w:hAnsi="仿宋_GB2312" w:cs="仿宋_GB2312" w:hint="eastAsia"/>
          <w:sz w:val="32"/>
          <w:szCs w:val="32"/>
        </w:rPr>
        <w:t>工作</w:t>
      </w:r>
      <w:r>
        <w:rPr>
          <w:rFonts w:ascii="仿宋_GB2312" w:eastAsia="仿宋_GB2312" w:hAnsi="仿宋_GB2312" w:cs="仿宋_GB2312" w:hint="eastAsia"/>
          <w:sz w:val="32"/>
          <w:szCs w:val="32"/>
        </w:rPr>
        <w:t>，力争</w:t>
      </w:r>
      <w:r>
        <w:rPr>
          <w:rFonts w:ascii="仿宋_GB2312" w:eastAsia="仿宋_GB2312" w:hAnsi="仿宋_GB2312" w:cs="仿宋_GB2312" w:hint="eastAsia"/>
          <w:sz w:val="32"/>
          <w:szCs w:val="32"/>
        </w:rPr>
        <w:t>创新中心</w:t>
      </w:r>
      <w:del w:id="44" w:author="樊丽雅" w:date="2020-06-03T15:07:00Z">
        <w:r>
          <w:rPr>
            <w:rFonts w:ascii="仿宋_GB2312" w:eastAsia="仿宋_GB2312" w:hAnsi="仿宋_GB2312" w:cs="仿宋_GB2312" w:hint="eastAsia"/>
            <w:sz w:val="32"/>
            <w:szCs w:val="32"/>
          </w:rPr>
          <w:delText>创</w:delText>
        </w:r>
      </w:del>
      <w:r>
        <w:rPr>
          <w:rFonts w:ascii="仿宋_GB2312" w:eastAsia="仿宋_GB2312" w:hAnsi="仿宋_GB2312" w:cs="仿宋_GB2312" w:hint="eastAsia"/>
          <w:sz w:val="32"/>
          <w:szCs w:val="32"/>
        </w:rPr>
        <w:t>建</w:t>
      </w:r>
      <w:ins w:id="45" w:author="樊丽雅" w:date="2020-06-03T15:07:00Z">
        <w:r>
          <w:rPr>
            <w:rFonts w:ascii="仿宋_GB2312" w:eastAsia="仿宋_GB2312" w:hAnsi="仿宋_GB2312" w:cs="仿宋_GB2312" w:hint="eastAsia"/>
            <w:sz w:val="32"/>
            <w:szCs w:val="32"/>
          </w:rPr>
          <w:t>设</w:t>
        </w:r>
      </w:ins>
      <w:r>
        <w:rPr>
          <w:rFonts w:ascii="仿宋_GB2312" w:eastAsia="仿宋_GB2312" w:hAnsi="仿宋_GB2312" w:cs="仿宋_GB2312" w:hint="eastAsia"/>
          <w:sz w:val="32"/>
          <w:szCs w:val="32"/>
        </w:rPr>
        <w:t>一段时间后，</w:t>
      </w:r>
      <w:r>
        <w:rPr>
          <w:rFonts w:ascii="仿宋_GB2312" w:eastAsia="仿宋_GB2312" w:hAnsi="仿宋_GB2312" w:cs="仿宋_GB2312" w:hint="eastAsia"/>
          <w:sz w:val="32"/>
          <w:szCs w:val="32"/>
        </w:rPr>
        <w:t>掌握一批重点领域前沿技术和共性关键技术，行业共性关键技术供给机制初步形成，形成比较完善的、能够支撑制造强</w:t>
      </w:r>
      <w:r>
        <w:rPr>
          <w:rFonts w:ascii="仿宋_GB2312" w:eastAsia="仿宋_GB2312" w:hAnsi="仿宋_GB2312" w:cs="仿宋_GB2312" w:hint="eastAsia"/>
          <w:sz w:val="32"/>
          <w:szCs w:val="32"/>
        </w:rPr>
        <w:t>省</w:t>
      </w:r>
      <w:r>
        <w:rPr>
          <w:rFonts w:ascii="仿宋_GB2312" w:eastAsia="仿宋_GB2312" w:hAnsi="仿宋_GB2312" w:cs="仿宋_GB2312" w:hint="eastAsia"/>
          <w:sz w:val="32"/>
          <w:szCs w:val="32"/>
        </w:rPr>
        <w:t>建设的制造业创新体系。在创新中心支撑下，</w:t>
      </w:r>
      <w:r>
        <w:rPr>
          <w:rFonts w:ascii="仿宋_GB2312" w:eastAsia="仿宋_GB2312" w:hAnsi="仿宋_GB2312" w:cs="仿宋_GB2312" w:hint="eastAsia"/>
          <w:sz w:val="32"/>
          <w:szCs w:val="32"/>
        </w:rPr>
        <w:t>我省</w:t>
      </w:r>
      <w:r>
        <w:rPr>
          <w:rFonts w:ascii="仿宋_GB2312" w:eastAsia="仿宋_GB2312" w:hAnsi="仿宋_GB2312" w:cs="仿宋_GB2312" w:hint="eastAsia"/>
          <w:sz w:val="32"/>
          <w:szCs w:val="32"/>
        </w:rPr>
        <w:t>制造业整体素质大幅提升，创新能力显著增强，劳动生产率明显提高，形成一批具有较强竞争力的</w:t>
      </w:r>
      <w:r>
        <w:rPr>
          <w:rFonts w:ascii="仿宋_GB2312" w:eastAsia="仿宋_GB2312" w:hAnsi="仿宋_GB2312" w:cs="仿宋_GB2312" w:hint="eastAsia"/>
          <w:sz w:val="32"/>
          <w:szCs w:val="32"/>
        </w:rPr>
        <w:t>龙头</w:t>
      </w:r>
      <w:r>
        <w:rPr>
          <w:rFonts w:ascii="仿宋_GB2312" w:eastAsia="仿宋_GB2312" w:hAnsi="仿宋_GB2312" w:cs="仿宋_GB2312" w:hint="eastAsia"/>
          <w:sz w:val="32"/>
          <w:szCs w:val="32"/>
        </w:rPr>
        <w:t>公司和产业集群，在</w:t>
      </w:r>
      <w:r>
        <w:rPr>
          <w:rFonts w:ascii="仿宋_GB2312" w:eastAsia="仿宋_GB2312" w:hAnsi="仿宋_GB2312" w:cs="仿宋_GB2312" w:hint="eastAsia"/>
          <w:sz w:val="32"/>
          <w:szCs w:val="32"/>
        </w:rPr>
        <w:t>国内甚至</w:t>
      </w:r>
      <w:r>
        <w:rPr>
          <w:rFonts w:ascii="仿宋_GB2312" w:eastAsia="仿宋_GB2312" w:hAnsi="仿宋_GB2312" w:cs="仿宋_GB2312" w:hint="eastAsia"/>
          <w:sz w:val="32"/>
          <w:szCs w:val="32"/>
        </w:rPr>
        <w:t>全球产业分工和价值链中的地位明显提升。</w:t>
      </w:r>
    </w:p>
    <w:p w:rsidR="0005655C" w:rsidRDefault="0005655C"/>
    <w:sectPr w:rsidR="0005655C" w:rsidSect="000565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DDA" w:rsidRDefault="00FE1DDA" w:rsidP="000D612B">
      <w:pPr>
        <w:ind w:firstLine="640"/>
      </w:pPr>
      <w:r>
        <w:separator/>
      </w:r>
    </w:p>
  </w:endnote>
  <w:endnote w:type="continuationSeparator" w:id="1">
    <w:p w:rsidR="00FE1DDA" w:rsidRDefault="00FE1DDA" w:rsidP="000D612B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DDA" w:rsidRDefault="00FE1DDA" w:rsidP="000D612B">
      <w:pPr>
        <w:ind w:firstLine="640"/>
      </w:pPr>
      <w:r>
        <w:separator/>
      </w:r>
    </w:p>
  </w:footnote>
  <w:footnote w:type="continuationSeparator" w:id="1">
    <w:p w:rsidR="00FE1DDA" w:rsidRDefault="00FE1DDA" w:rsidP="000D612B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4AA15D3"/>
    <w:rsid w:val="0005655C"/>
    <w:rsid w:val="000D612B"/>
    <w:rsid w:val="00FE1DDA"/>
    <w:rsid w:val="24522DBE"/>
    <w:rsid w:val="3FB1780C"/>
    <w:rsid w:val="48745787"/>
    <w:rsid w:val="535D5F14"/>
    <w:rsid w:val="5D003731"/>
    <w:rsid w:val="6B0664CA"/>
    <w:rsid w:val="6CFF466B"/>
    <w:rsid w:val="74AA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05655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5655C"/>
    <w:pPr>
      <w:outlineLvl w:val="0"/>
    </w:pPr>
    <w:rPr>
      <w:rFonts w:ascii="黑体" w:eastAsia="黑体" w:hAnsi="黑体"/>
      <w:sz w:val="32"/>
    </w:rPr>
  </w:style>
  <w:style w:type="paragraph" w:styleId="2">
    <w:name w:val="heading 2"/>
    <w:basedOn w:val="a"/>
    <w:next w:val="a"/>
    <w:unhideWhenUsed/>
    <w:qFormat/>
    <w:rsid w:val="0005655C"/>
    <w:pPr>
      <w:ind w:firstLine="643"/>
      <w:outlineLvl w:val="1"/>
    </w:pPr>
    <w:rPr>
      <w:rFonts w:ascii="楷体_GB2312" w:eastAsia="楷体_GB2312" w:hAnsi="楷体_GB2312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5655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Title1">
    <w:name w:val="Title1"/>
    <w:qFormat/>
    <w:rsid w:val="0005655C"/>
    <w:pPr>
      <w:jc w:val="center"/>
    </w:pPr>
    <w:rPr>
      <w:rFonts w:eastAsia="黑体"/>
      <w:kern w:val="2"/>
      <w:sz w:val="44"/>
    </w:rPr>
  </w:style>
  <w:style w:type="paragraph" w:styleId="a3">
    <w:name w:val="header"/>
    <w:basedOn w:val="a"/>
    <w:link w:val="Char"/>
    <w:rsid w:val="000D61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D612B"/>
    <w:rPr>
      <w:kern w:val="2"/>
      <w:sz w:val="18"/>
      <w:szCs w:val="18"/>
    </w:rPr>
  </w:style>
  <w:style w:type="paragraph" w:styleId="a4">
    <w:name w:val="footer"/>
    <w:basedOn w:val="a"/>
    <w:link w:val="Char0"/>
    <w:rsid w:val="000D61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D612B"/>
    <w:rPr>
      <w:kern w:val="2"/>
      <w:sz w:val="18"/>
      <w:szCs w:val="18"/>
    </w:rPr>
  </w:style>
  <w:style w:type="paragraph" w:styleId="a5">
    <w:name w:val="Balloon Text"/>
    <w:basedOn w:val="a"/>
    <w:link w:val="Char1"/>
    <w:rsid w:val="000D612B"/>
    <w:rPr>
      <w:sz w:val="18"/>
      <w:szCs w:val="18"/>
    </w:rPr>
  </w:style>
  <w:style w:type="character" w:customStyle="1" w:styleId="Char1">
    <w:name w:val="批注框文本 Char"/>
    <w:basedOn w:val="a0"/>
    <w:link w:val="a5"/>
    <w:rsid w:val="000D612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383</Words>
  <Characters>2189</Characters>
  <Application>Microsoft Office Word</Application>
  <DocSecurity>0</DocSecurity>
  <Lines>18</Lines>
  <Paragraphs>5</Paragraphs>
  <ScaleCrop>false</ScaleCrop>
  <Company>省商务厅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林倩</dc:creator>
  <cp:lastModifiedBy>陈琼芬</cp:lastModifiedBy>
  <cp:revision>1</cp:revision>
  <dcterms:created xsi:type="dcterms:W3CDTF">2020-05-31T17:01:00Z</dcterms:created>
  <dcterms:modified xsi:type="dcterms:W3CDTF">2020-06-08T07:41:00Z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